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6B67DCB8"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50C8E" w:rsidRPr="00E50C8E">
        <w:rPr>
          <w:rFonts w:ascii="Calibri" w:hAnsi="Calibri" w:cs="Arial"/>
          <w:b/>
          <w:bCs/>
          <w:sz w:val="22"/>
          <w:szCs w:val="22"/>
        </w:rPr>
        <w:t xml:space="preserve">Léčivý přípravek ATC skupiny </w:t>
      </w:r>
      <w:r w:rsidR="001C594E" w:rsidRPr="001C594E">
        <w:rPr>
          <w:rFonts w:ascii="Calibri" w:hAnsi="Calibri" w:cs="Arial"/>
          <w:b/>
          <w:bCs/>
          <w:sz w:val="22"/>
          <w:szCs w:val="22"/>
        </w:rPr>
        <w:t xml:space="preserve">N02CD01 s účinnou látkou </w:t>
      </w:r>
      <w:proofErr w:type="spellStart"/>
      <w:r w:rsidR="006665FE">
        <w:rPr>
          <w:rFonts w:ascii="Calibri" w:hAnsi="Calibri" w:cs="Arial"/>
          <w:b/>
          <w:bCs/>
          <w:sz w:val="22"/>
          <w:szCs w:val="22"/>
        </w:rPr>
        <w:t>e</w:t>
      </w:r>
      <w:r w:rsidR="001C594E" w:rsidRPr="001C594E">
        <w:rPr>
          <w:rFonts w:ascii="Calibri" w:hAnsi="Calibri" w:cs="Arial"/>
          <w:b/>
          <w:bCs/>
          <w:sz w:val="22"/>
          <w:szCs w:val="22"/>
        </w:rPr>
        <w:t>renumab</w:t>
      </w:r>
      <w:proofErr w:type="spellEnd"/>
      <w:r w:rsidR="001C594E" w:rsidRPr="001C594E">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46D82EB"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1C594E" w:rsidRPr="001C594E">
        <w:rPr>
          <w:rFonts w:ascii="Calibri" w:hAnsi="Calibri" w:cs="Arial"/>
          <w:b/>
          <w:bCs/>
          <w:sz w:val="22"/>
          <w:szCs w:val="22"/>
        </w:rPr>
        <w:t xml:space="preserve">N02CD01 s účinnou látkou </w:t>
      </w:r>
      <w:proofErr w:type="spellStart"/>
      <w:r w:rsidR="006665FE">
        <w:rPr>
          <w:rFonts w:ascii="Calibri" w:hAnsi="Calibri" w:cs="Arial"/>
          <w:b/>
          <w:bCs/>
          <w:sz w:val="22"/>
          <w:szCs w:val="22"/>
        </w:rPr>
        <w:t>e</w:t>
      </w:r>
      <w:r w:rsidR="001C594E" w:rsidRPr="001C594E">
        <w:rPr>
          <w:rFonts w:ascii="Calibri" w:hAnsi="Calibri" w:cs="Arial"/>
          <w:b/>
          <w:bCs/>
          <w:sz w:val="22"/>
          <w:szCs w:val="22"/>
        </w:rPr>
        <w:t>renumab</w:t>
      </w:r>
      <w:proofErr w:type="spellEnd"/>
      <w:r w:rsidR="001C594E" w:rsidRPr="001C594E">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92BF12A"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12DED4EC" w:rsidR="007460F2" w:rsidRPr="006665FE" w:rsidRDefault="007460F2" w:rsidP="006665FE">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6665FE">
        <w:rPr>
          <w:rFonts w:ascii="Calibri" w:hAnsi="Calibri" w:cs="Calibri"/>
          <w:sz w:val="22"/>
          <w:szCs w:val="22"/>
        </w:rPr>
        <w:t xml:space="preserve"> </w:t>
      </w:r>
      <w:r w:rsidR="006665FE" w:rsidRPr="006665FE">
        <w:rPr>
          <w:rFonts w:ascii="Calibri" w:hAnsi="Calibri" w:cs="Calibri"/>
          <w:sz w:val="22"/>
          <w:szCs w:val="22"/>
        </w:rPr>
        <w:t>včetně nezbytné průvodní dokumentace</w:t>
      </w:r>
      <w:r w:rsidRPr="004617FC">
        <w:rPr>
          <w:rFonts w:ascii="Calibri" w:hAnsi="Calibri" w:cs="Calibri"/>
          <w:sz w:val="22"/>
          <w:szCs w:val="22"/>
        </w:rPr>
        <w:t>.</w:t>
      </w:r>
    </w:p>
    <w:p w14:paraId="2E4779CE" w14:textId="1C3C194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6665F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33B47E23"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6665F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64DAE89A"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6665F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2296AB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6665F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1C594E">
        <w:rPr>
          <w:rFonts w:ascii="Calibri" w:hAnsi="Calibri" w:cs="Calibri"/>
          <w:sz w:val="22"/>
          <w:szCs w:val="22"/>
        </w:rPr>
        <w:t>zboží</w:t>
      </w:r>
      <w:r w:rsidR="00D51DFE" w:rsidRPr="001C594E">
        <w:rPr>
          <w:rFonts w:ascii="Calibri" w:hAnsi="Calibri" w:cs="Calibri"/>
          <w:sz w:val="22"/>
          <w:szCs w:val="22"/>
        </w:rPr>
        <w:t xml:space="preserve"> </w:t>
      </w:r>
      <w:r w:rsidR="00D51DFE" w:rsidRPr="001C594E">
        <w:rPr>
          <w:rFonts w:ascii="Calibri" w:hAnsi="Calibri" w:cs="Calibri"/>
          <w:b/>
          <w:bCs/>
          <w:sz w:val="22"/>
          <w:szCs w:val="22"/>
        </w:rPr>
        <w:t xml:space="preserve">za období </w:t>
      </w:r>
      <w:r w:rsidR="00690D0E" w:rsidRPr="001C594E">
        <w:rPr>
          <w:rFonts w:ascii="Calibri" w:hAnsi="Calibri" w:cs="Calibri"/>
          <w:b/>
          <w:bCs/>
          <w:sz w:val="22"/>
          <w:szCs w:val="22"/>
        </w:rPr>
        <w:t>2 let (24</w:t>
      </w:r>
      <w:r w:rsidR="00D51DFE" w:rsidRPr="001C594E">
        <w:rPr>
          <w:rFonts w:ascii="Calibri" w:hAnsi="Calibri" w:cs="Calibri"/>
          <w:b/>
          <w:bCs/>
          <w:sz w:val="22"/>
          <w:szCs w:val="22"/>
        </w:rPr>
        <w:t xml:space="preserve"> měsíců</w:t>
      </w:r>
      <w:r w:rsidR="00D51DFE" w:rsidRPr="006665FE">
        <w:rPr>
          <w:rFonts w:ascii="Calibri" w:hAnsi="Calibri" w:cs="Calibri"/>
          <w:b/>
          <w:bCs/>
          <w:sz w:val="22"/>
          <w:szCs w:val="22"/>
        </w:rPr>
        <w:t>)</w:t>
      </w:r>
      <w:r w:rsidR="009306B9" w:rsidRPr="006665FE">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EA0B55"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EB1B02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1C594E">
        <w:rPr>
          <w:rFonts w:ascii="Calibri" w:hAnsi="Calibri" w:cs="Calibri"/>
          <w:b/>
          <w:iCs/>
          <w:sz w:val="22"/>
          <w:szCs w:val="22"/>
        </w:rPr>
        <w:t xml:space="preserve">dobu </w:t>
      </w:r>
      <w:r w:rsidR="00F77E40" w:rsidRPr="001C594E">
        <w:rPr>
          <w:rFonts w:ascii="Calibri" w:hAnsi="Calibri" w:cs="Calibri"/>
          <w:b/>
          <w:iCs/>
          <w:sz w:val="22"/>
          <w:szCs w:val="22"/>
        </w:rPr>
        <w:t>dvou let</w:t>
      </w:r>
      <w:r w:rsidR="00A31487" w:rsidRPr="001C594E">
        <w:rPr>
          <w:rFonts w:ascii="Calibri" w:hAnsi="Calibri" w:cs="Calibri"/>
          <w:b/>
          <w:iCs/>
          <w:sz w:val="22"/>
          <w:szCs w:val="22"/>
        </w:rPr>
        <w:t xml:space="preserve"> </w:t>
      </w:r>
      <w:r w:rsidR="00A31487" w:rsidRPr="001C594E">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7BBD662D" w14:textId="77777777" w:rsidR="00EA0B55" w:rsidRDefault="00EA0B55" w:rsidP="007B4D89">
      <w:pPr>
        <w:shd w:val="clear" w:color="auto" w:fill="FFFFFF" w:themeFill="background1"/>
        <w:tabs>
          <w:tab w:val="left" w:pos="4962"/>
        </w:tabs>
        <w:rPr>
          <w:rFonts w:ascii="Calibri" w:hAnsi="Calibri" w:cs="Calibri"/>
          <w:sz w:val="22"/>
          <w:szCs w:val="22"/>
        </w:rPr>
      </w:pPr>
    </w:p>
    <w:p w14:paraId="0E725A2B" w14:textId="11BF877C"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2C05CD27" w:rsidR="0024457F" w:rsidRDefault="0024457F" w:rsidP="0024457F">
      <w:pPr>
        <w:rPr>
          <w:rFonts w:ascii="Calibri" w:hAnsi="Calibri" w:cs="Calibri"/>
          <w:sz w:val="22"/>
          <w:szCs w:val="22"/>
          <w:shd w:val="clear" w:color="auto" w:fill="FFFFFF" w:themeFill="background1"/>
        </w:rPr>
      </w:pPr>
    </w:p>
    <w:p w14:paraId="759C0DEF" w14:textId="7ECF6F93" w:rsidR="00EA0B55" w:rsidRDefault="00EA0B55" w:rsidP="0024457F">
      <w:pPr>
        <w:rPr>
          <w:rFonts w:ascii="Calibri" w:hAnsi="Calibri" w:cs="Calibri"/>
          <w:sz w:val="22"/>
          <w:szCs w:val="22"/>
          <w:shd w:val="clear" w:color="auto" w:fill="FFFFFF" w:themeFill="background1"/>
        </w:rPr>
      </w:pPr>
    </w:p>
    <w:p w14:paraId="76F84E04" w14:textId="77777777" w:rsidR="00EA0B55" w:rsidRDefault="00EA0B55" w:rsidP="0024457F">
      <w:pPr>
        <w:rPr>
          <w:rFonts w:ascii="Calibri" w:hAnsi="Calibri" w:cs="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2ED5D3C9" w:rsidR="0022356A" w:rsidRDefault="0022356A" w:rsidP="0024457F">
      <w:pPr>
        <w:rPr>
          <w:rFonts w:ascii="Calibri" w:hAnsi="Calibri"/>
          <w:bCs/>
          <w:sz w:val="22"/>
          <w:szCs w:val="22"/>
        </w:rPr>
      </w:pPr>
    </w:p>
    <w:p w14:paraId="5C2A81E3" w14:textId="65C5C052" w:rsidR="00EA0B55" w:rsidRDefault="00EA0B55" w:rsidP="0024457F">
      <w:pPr>
        <w:rPr>
          <w:rFonts w:ascii="Calibri" w:hAnsi="Calibri"/>
          <w:bCs/>
          <w:sz w:val="22"/>
          <w:szCs w:val="22"/>
        </w:rPr>
      </w:pPr>
    </w:p>
    <w:p w14:paraId="6E700857" w14:textId="77777777" w:rsidR="00EA0B55" w:rsidRDefault="00EA0B55"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1BB3B0">
          <wp:simplePos x="0" y="0"/>
          <wp:positionH relativeFrom="margin">
            <wp:align>right</wp:align>
          </wp:positionH>
          <wp:positionV relativeFrom="paragraph">
            <wp:posOffset>-644867</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43F06"/>
    <w:rsid w:val="001508E3"/>
    <w:rsid w:val="00167D6F"/>
    <w:rsid w:val="00173F54"/>
    <w:rsid w:val="00186540"/>
    <w:rsid w:val="001923EA"/>
    <w:rsid w:val="00193B38"/>
    <w:rsid w:val="001A4B49"/>
    <w:rsid w:val="001B2D5F"/>
    <w:rsid w:val="001C0CE0"/>
    <w:rsid w:val="001C4C0A"/>
    <w:rsid w:val="001C594E"/>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665FE"/>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0B55"/>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3184</Words>
  <Characters>18786</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2023-01-04T14:57:00Z</dcterms:created>
  <dcterms:modified xsi:type="dcterms:W3CDTF">2023-02-21T01:19:00Z</dcterms:modified>
</cp:coreProperties>
</file>